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2B0EAB" w:rsidRPr="00BF3639" w:rsidRDefault="002B0EAB" w:rsidP="002B0EAB">
      <w:pPr>
        <w:pStyle w:val="En-tte"/>
        <w:tabs>
          <w:tab w:val="clear" w:pos="4536"/>
          <w:tab w:val="clear" w:pos="9072"/>
        </w:tabs>
        <w:jc w:val="center"/>
        <w:rPr>
          <w:rFonts w:ascii="Arial" w:hAnsi="Arial" w:cs="Arial"/>
          <w:b/>
          <w:bCs/>
        </w:rPr>
      </w:pPr>
      <w:r>
        <w:rPr>
          <w:rFonts w:ascii="Arial" w:hAnsi="Arial" w:cs="Arial"/>
          <w:b/>
          <w:bCs/>
        </w:rPr>
        <w:t>Pôle Nouvel Hôpital et Ressources Opérationnelles</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2B0EAB" w:rsidRDefault="007C6140">
      <w:pPr>
        <w:suppressAutoHyphens w:val="0"/>
        <w:rPr>
          <w:rFonts w:ascii="Arial" w:hAnsi="Arial" w:cs="Arial"/>
          <w:b/>
          <w:bCs/>
        </w:rPr>
      </w:pPr>
      <w:ins w:id="2" w:author="DELANCOIS Karine" w:date="2024-07-31T08:45:00Z">
        <w:r>
          <w:rPr>
            <w:rFonts w:ascii="Trebuchet MS" w:hAnsi="Trebuchet MS"/>
            <w:b/>
            <w:bCs/>
            <w:color w:val="000000"/>
            <w:sz w:val="21"/>
            <w:szCs w:val="21"/>
          </w:rPr>
          <w:t>Marché d’a</w:t>
        </w:r>
      </w:ins>
      <w:del w:id="3" w:author="DELANCOIS Karine" w:date="2024-03-19T15:09:00Z">
        <w:r w:rsidR="005136C5" w:rsidRPr="005136C5" w:rsidDel="003B1C2E">
          <w:rPr>
            <w:rFonts w:ascii="Trebuchet MS" w:hAnsi="Trebuchet MS"/>
            <w:b/>
            <w:bCs/>
            <w:color w:val="000000"/>
            <w:sz w:val="21"/>
            <w:szCs w:val="21"/>
          </w:rPr>
          <w:delText xml:space="preserve">Location et maintenance des conteneurs, collecte, transport, traitement et valorisation des déchets </w:delText>
        </w:r>
      </w:del>
      <w:bookmarkStart w:id="4" w:name="_GoBack"/>
      <w:bookmarkEnd w:id="4"/>
      <w:ins w:id="5" w:author="DELANCOIS Karine" w:date="2024-07-30T09:01:00Z">
        <w:r w:rsidR="00AD4027">
          <w:rPr>
            <w:rFonts w:ascii="Trebuchet MS" w:hAnsi="Trebuchet MS"/>
            <w:b/>
            <w:bCs/>
            <w:color w:val="000000"/>
            <w:sz w:val="21"/>
            <w:szCs w:val="21"/>
          </w:rPr>
          <w:t xml:space="preserve">ssurances au profit du </w:t>
        </w:r>
      </w:ins>
      <w:ins w:id="6" w:author="DELANCOIS Karine" w:date="2024-07-30T09:02:00Z">
        <w:r w:rsidR="00AD4027">
          <w:rPr>
            <w:rFonts w:ascii="Trebuchet MS" w:hAnsi="Trebuchet MS"/>
            <w:b/>
            <w:bCs/>
            <w:color w:val="000000"/>
            <w:sz w:val="21"/>
            <w:szCs w:val="21"/>
          </w:rPr>
          <w:t>GHT Alliance de Gironde</w:t>
        </w:r>
      </w:ins>
      <w:ins w:id="7" w:author="DELANCOIS Karine" w:date="2024-03-19T15:10:00Z">
        <w:r w:rsidR="003B1C2E">
          <w:rPr>
            <w:rFonts w:ascii="Trebuchet MS" w:hAnsi="Trebuchet MS"/>
            <w:b/>
            <w:bCs/>
            <w:color w:val="000000"/>
            <w:sz w:val="21"/>
            <w:szCs w:val="21"/>
          </w:rPr>
          <w:t xml:space="preserve"> </w:t>
        </w:r>
      </w:ins>
      <w:r w:rsidR="002B0EAB">
        <w:rPr>
          <w:rFonts w:ascii="Arial" w:hAnsi="Arial" w:cs="Arial"/>
          <w:b/>
          <w:bCs/>
        </w:rPr>
        <w:br w:type="page"/>
      </w:r>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C614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6140">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D85F67">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4-07-30T09:18:00Z">
            <w:r w:rsidR="00D85F67">
              <w:rPr>
                <w:rFonts w:ascii="Arial" w:hAnsi="Arial" w:cs="Arial"/>
                <w:b/>
                <w:i/>
                <w:iCs/>
              </w:rPr>
              <w:t>24FHPSGA359</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C614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6140">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C6140"/>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027"/>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50B6D"/>
    <w:rsid w:val="00C751EE"/>
    <w:rsid w:val="00C812AC"/>
    <w:rsid w:val="00C877BA"/>
    <w:rsid w:val="00CB13E0"/>
    <w:rsid w:val="00CB1774"/>
    <w:rsid w:val="00CC3A38"/>
    <w:rsid w:val="00CD0F79"/>
    <w:rsid w:val="00CD4969"/>
    <w:rsid w:val="00CD55BF"/>
    <w:rsid w:val="00D07C18"/>
    <w:rsid w:val="00D7269B"/>
    <w:rsid w:val="00D84A53"/>
    <w:rsid w:val="00D85F67"/>
    <w:rsid w:val="00DB3307"/>
    <w:rsid w:val="00DC00F7"/>
    <w:rsid w:val="00DD1774"/>
    <w:rsid w:val="00DE001E"/>
    <w:rsid w:val="00DE1001"/>
    <w:rsid w:val="00DF454C"/>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71C439"/>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24FFD-6A7B-41CB-8BC5-06860813A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55</TotalTime>
  <Pages>4</Pages>
  <Words>2097</Words>
  <Characters>11537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13607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25</cp:revision>
  <cp:lastPrinted>2016-11-02T12:51:00Z</cp:lastPrinted>
  <dcterms:created xsi:type="dcterms:W3CDTF">2019-10-24T10:36:00Z</dcterms:created>
  <dcterms:modified xsi:type="dcterms:W3CDTF">2024-07-31T06:45:00Z</dcterms:modified>
</cp:coreProperties>
</file>